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DA" w:rsidRDefault="00096BDA" w:rsidP="00096BDA">
      <w:pPr>
        <w:spacing w:before="192" w:after="48" w:line="204" w:lineRule="atLeast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</w:rPr>
      </w:pPr>
      <w:r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</w:rPr>
        <w:t xml:space="preserve">Russian </w:t>
      </w:r>
      <w:r w:rsidRPr="00096BDA"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</w:rPr>
        <w:t>Basic Expressions</w:t>
      </w:r>
    </w:p>
    <w:p w:rsidR="00096BDA" w:rsidRPr="00096BDA" w:rsidRDefault="00096BDA" w:rsidP="00096BDA">
      <w:pPr>
        <w:spacing w:before="192" w:after="48" w:line="204" w:lineRule="atLeast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Cs w:val="48"/>
        </w:rPr>
      </w:pPr>
      <w:r w:rsidRPr="00096BDA">
        <w:rPr>
          <w:rFonts w:ascii="Verdana" w:eastAsia="Times New Roman" w:hAnsi="Verdana" w:cs="Times New Roman"/>
          <w:b/>
          <w:bCs/>
          <w:color w:val="000000"/>
          <w:kern w:val="36"/>
          <w:szCs w:val="48"/>
        </w:rPr>
        <w:t xml:space="preserve">Source:  </w:t>
      </w:r>
      <w:hyperlink r:id="rId4" w:history="1">
        <w:r w:rsidRPr="00096BDA">
          <w:rPr>
            <w:rStyle w:val="Hyperlink"/>
            <w:rFonts w:ascii="Verdana" w:eastAsia="Times New Roman" w:hAnsi="Verdana" w:cs="Times New Roman"/>
            <w:b/>
            <w:bCs/>
            <w:kern w:val="36"/>
            <w:szCs w:val="48"/>
          </w:rPr>
          <w:t>http://masterrussian.com/blbasic.shtml</w:t>
        </w:r>
      </w:hyperlink>
    </w:p>
    <w:p w:rsidR="00096BDA" w:rsidRPr="00096BDA" w:rsidRDefault="00096BDA" w:rsidP="00096BDA">
      <w:pPr>
        <w:spacing w:before="192" w:after="48" w:line="204" w:lineRule="atLeast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r w:rsidRPr="00096BDA">
        <w:rPr>
          <w:rFonts w:ascii="Verdana" w:eastAsia="Times New Roman" w:hAnsi="Verdana" w:cs="Times New Roman"/>
          <w:b/>
          <w:bCs/>
          <w:color w:val="000000"/>
          <w:sz w:val="36"/>
          <w:szCs w:val="36"/>
        </w:rPr>
        <w:t>Russian Greetings</w:t>
      </w:r>
    </w:p>
    <w:tbl>
      <w:tblPr>
        <w:tblW w:w="5000" w:type="pct"/>
        <w:jc w:val="center"/>
        <w:tblCellSpacing w:w="0" w:type="dxa"/>
        <w:shd w:val="clear" w:color="auto" w:fill="CCE8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3389"/>
        <w:gridCol w:w="3298"/>
        <w:gridCol w:w="2769"/>
      </w:tblGrid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Доброе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утро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Dob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raye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oo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tro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Good morning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Добрый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день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Dob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riy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den'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Good afternoon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Добрый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вечер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Dob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riy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vye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cher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Good evening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Здравствуйте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Zdras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tvooyte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Hello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Привет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Pree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vyet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Hi!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Рад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тебя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видеть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Rat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bya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det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Nice to see you!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Как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поживаешь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Kak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pazhi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vayesh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How are you?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Спасибо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прекрасно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ba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pree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kras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Fine, thanks!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Неплохо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plo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ha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Not so bad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Как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Вас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зовут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Kak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vas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za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voot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What's your name?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Меня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зовут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...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nya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za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voot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...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My name is...</w:t>
            </w:r>
          </w:p>
        </w:tc>
      </w:tr>
    </w:tbl>
    <w:p w:rsidR="00096BDA" w:rsidRPr="00096BDA" w:rsidRDefault="00096BDA" w:rsidP="00096BDA">
      <w:pPr>
        <w:spacing w:before="192" w:after="48" w:line="204" w:lineRule="atLeast"/>
        <w:outlineLvl w:val="1"/>
        <w:rPr>
          <w:ins w:id="0" w:author="Unknown"/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ins w:id="1" w:author="Unknown">
        <w:r w:rsidRPr="00096BDA">
          <w:rPr>
            <w:rFonts w:ascii="Verdana" w:eastAsia="Times New Roman" w:hAnsi="Verdana" w:cs="Times New Roman"/>
            <w:b/>
            <w:bCs/>
            <w:color w:val="000000"/>
            <w:sz w:val="36"/>
            <w:szCs w:val="36"/>
          </w:rPr>
          <w:t>Saying Thanks in Russian</w:t>
        </w:r>
      </w:ins>
    </w:p>
    <w:tbl>
      <w:tblPr>
        <w:tblW w:w="5000" w:type="pct"/>
        <w:jc w:val="center"/>
        <w:tblCellSpacing w:w="0" w:type="dxa"/>
        <w:shd w:val="clear" w:color="auto" w:fill="CCE8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3018"/>
        <w:gridCol w:w="3112"/>
        <w:gridCol w:w="3326"/>
      </w:tblGrid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Спасибо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seeba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Thank you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Большое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спасибо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Bal'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shoye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seeba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Thank you very much.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за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что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Nye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zashta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That's all right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Пожалуйста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zha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looysta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You're welcome</w:t>
            </w:r>
          </w:p>
        </w:tc>
      </w:tr>
    </w:tbl>
    <w:p w:rsidR="00096BDA" w:rsidRPr="00096BDA" w:rsidRDefault="00096BDA" w:rsidP="00096BDA">
      <w:pPr>
        <w:spacing w:before="192" w:after="48" w:line="204" w:lineRule="atLeast"/>
        <w:outlineLvl w:val="1"/>
        <w:rPr>
          <w:ins w:id="2" w:author="Unknown"/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ins w:id="3" w:author="Unknown">
        <w:r w:rsidRPr="00096BDA">
          <w:rPr>
            <w:rFonts w:ascii="Verdana" w:eastAsia="Times New Roman" w:hAnsi="Verdana" w:cs="Times New Roman"/>
            <w:b/>
            <w:bCs/>
            <w:color w:val="000000"/>
            <w:sz w:val="36"/>
            <w:szCs w:val="36"/>
          </w:rPr>
          <w:t>Apologies</w:t>
        </w:r>
      </w:ins>
    </w:p>
    <w:tbl>
      <w:tblPr>
        <w:tblW w:w="5000" w:type="pct"/>
        <w:jc w:val="center"/>
        <w:tblCellSpacing w:w="0" w:type="dxa"/>
        <w:shd w:val="clear" w:color="auto" w:fill="CCE8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3746"/>
        <w:gridCol w:w="3981"/>
        <w:gridCol w:w="1729"/>
      </w:tblGrid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Извините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Eezvee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nee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te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Sorry!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Простите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Pra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stee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te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Excuse me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Ничего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ничего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пожалуйста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Neeche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vo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neeche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vo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zha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loosta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That's all right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Ничего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страшного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Neeche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vo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srash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nava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No harm</w:t>
            </w:r>
          </w:p>
        </w:tc>
      </w:tr>
    </w:tbl>
    <w:p w:rsidR="00096BDA" w:rsidRPr="00096BDA" w:rsidRDefault="00096BDA" w:rsidP="00096BDA">
      <w:pPr>
        <w:spacing w:before="192" w:after="48" w:line="204" w:lineRule="atLeast"/>
        <w:outlineLvl w:val="1"/>
        <w:rPr>
          <w:ins w:id="4" w:author="Unknown"/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ins w:id="5" w:author="Unknown">
        <w:r w:rsidRPr="00096BDA">
          <w:rPr>
            <w:rFonts w:ascii="Verdana" w:eastAsia="Times New Roman" w:hAnsi="Verdana" w:cs="Times New Roman"/>
            <w:b/>
            <w:bCs/>
            <w:color w:val="000000"/>
            <w:sz w:val="36"/>
            <w:szCs w:val="36"/>
          </w:rPr>
          <w:t>Saying Goodbye in Russian</w:t>
        </w:r>
      </w:ins>
    </w:p>
    <w:tbl>
      <w:tblPr>
        <w:tblW w:w="5000" w:type="pct"/>
        <w:jc w:val="center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3280"/>
        <w:gridCol w:w="3545"/>
        <w:gridCol w:w="2631"/>
      </w:tblGrid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К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сожалению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мне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нам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пора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идти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K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sazha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lye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neeyoo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mnye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(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nam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)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ra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eet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tee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I'm sorry I (we) should be going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До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свидания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Da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svee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da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neeya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Good-bye!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Пока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ka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Bye-bye!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Увидимся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Oo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vee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deemsya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See you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Счастливого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пути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!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Scha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slee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vava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poo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tee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Have a nice trip!</w:t>
            </w:r>
          </w:p>
        </w:tc>
      </w:tr>
    </w:tbl>
    <w:p w:rsidR="00096BDA" w:rsidRPr="00096BDA" w:rsidRDefault="00096BDA" w:rsidP="00096BDA">
      <w:pPr>
        <w:spacing w:before="192" w:after="48" w:line="204" w:lineRule="atLeast"/>
        <w:outlineLvl w:val="1"/>
        <w:rPr>
          <w:ins w:id="6" w:author="Unknown"/>
          <w:rFonts w:ascii="Verdana" w:eastAsia="Times New Roman" w:hAnsi="Verdana" w:cs="Times New Roman"/>
          <w:b/>
          <w:bCs/>
          <w:color w:val="000000"/>
          <w:sz w:val="36"/>
          <w:szCs w:val="36"/>
        </w:rPr>
      </w:pPr>
      <w:ins w:id="7" w:author="Unknown">
        <w:r w:rsidRPr="00096BDA">
          <w:rPr>
            <w:rFonts w:ascii="Verdana" w:eastAsia="Times New Roman" w:hAnsi="Verdana" w:cs="Times New Roman"/>
            <w:b/>
            <w:bCs/>
            <w:color w:val="000000"/>
            <w:sz w:val="36"/>
            <w:szCs w:val="36"/>
          </w:rPr>
          <w:t>Speaking, Comprehension</w:t>
        </w:r>
      </w:ins>
    </w:p>
    <w:tbl>
      <w:tblPr>
        <w:tblW w:w="5000" w:type="pct"/>
        <w:jc w:val="center"/>
        <w:tblCellSpacing w:w="0" w:type="dxa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3424"/>
        <w:gridCol w:w="3396"/>
        <w:gridCol w:w="2636"/>
      </w:tblGrid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Вы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говорите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по-английски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Vi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gava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ree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tye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pa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an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glees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kee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?</w:t>
            </w:r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Do you speak English?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Я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плохо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говорю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по-русски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plo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kha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gava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ryoo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pa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roos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kee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My Russian is bad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Говорите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пожалуйста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медленнее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Gava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ree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tye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zha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looysta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myed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leeney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Could you speak more slowly?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lastRenderedPageBreak/>
              <w:t xml:space="preserve">Я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не</w:t>
            </w:r>
            <w:proofErr w:type="spellEnd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понимаю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nee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panee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ma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yoo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 don't understand</w:t>
            </w:r>
          </w:p>
        </w:tc>
      </w:tr>
      <w:tr w:rsidR="00096BDA" w:rsidRPr="00096BDA" w:rsidTr="00096BDA">
        <w:trPr>
          <w:tblCellSpacing w:w="0" w:type="dxa"/>
          <w:jc w:val="center"/>
        </w:trPr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 xml:space="preserve">Я </w:t>
            </w:r>
            <w:proofErr w:type="spellStart"/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понимаю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Ya</w:t>
            </w:r>
            <w:proofErr w:type="spellEnd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panee</w:t>
            </w:r>
            <w:r w:rsidRPr="00096BDA">
              <w:rPr>
                <w:rFonts w:ascii="Verdana" w:eastAsia="Times New Roman" w:hAnsi="Verdana" w:cs="Times New Roman"/>
                <w:b/>
                <w:bCs/>
                <w:color w:val="000000"/>
                <w:sz w:val="14"/>
                <w:szCs w:val="14"/>
              </w:rPr>
              <w:t>ma</w:t>
            </w: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yoo</w:t>
            </w:r>
            <w:proofErr w:type="spellEnd"/>
          </w:p>
        </w:tc>
        <w:tc>
          <w:tcPr>
            <w:tcW w:w="0" w:type="auto"/>
            <w:shd w:val="clear" w:color="auto" w:fill="E8E8E8"/>
            <w:vAlign w:val="center"/>
            <w:hideMark/>
          </w:tcPr>
          <w:p w:rsidR="00096BDA" w:rsidRPr="00096BDA" w:rsidRDefault="00096BDA" w:rsidP="00096BDA">
            <w:pPr>
              <w:spacing w:after="0" w:line="204" w:lineRule="atLeast"/>
              <w:jc w:val="center"/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</w:pPr>
            <w:r w:rsidRPr="00096BDA">
              <w:rPr>
                <w:rFonts w:ascii="Verdana" w:eastAsia="Times New Roman" w:hAnsi="Verdana" w:cs="Times New Roman"/>
                <w:color w:val="000000"/>
                <w:sz w:val="14"/>
                <w:szCs w:val="14"/>
              </w:rPr>
              <w:t>I understand</w:t>
            </w:r>
          </w:p>
        </w:tc>
      </w:tr>
    </w:tbl>
    <w:p w:rsidR="009850F7" w:rsidRDefault="009850F7"/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BDA"/>
    <w:rsid w:val="00096BDA"/>
    <w:rsid w:val="00133C11"/>
    <w:rsid w:val="00697976"/>
    <w:rsid w:val="009850F7"/>
    <w:rsid w:val="00B14204"/>
    <w:rsid w:val="00DD0131"/>
    <w:rsid w:val="00FD49FB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paragraph" w:styleId="Heading1">
    <w:name w:val="heading 1"/>
    <w:basedOn w:val="Normal"/>
    <w:link w:val="Heading1Char"/>
    <w:uiPriority w:val="9"/>
    <w:qFormat/>
    <w:rsid w:val="00096BDA"/>
    <w:pPr>
      <w:spacing w:before="192" w:after="48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96BDA"/>
    <w:pPr>
      <w:spacing w:before="192" w:after="48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96B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96BD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96B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1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sterrussian.com/blbasic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</cp:revision>
  <dcterms:created xsi:type="dcterms:W3CDTF">2011-03-15T14:56:00Z</dcterms:created>
  <dcterms:modified xsi:type="dcterms:W3CDTF">2011-03-15T14:57:00Z</dcterms:modified>
</cp:coreProperties>
</file>